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A1" w:rsidRPr="000266A1" w:rsidRDefault="00756C62" w:rsidP="000266A1">
      <w:pPr>
        <w:spacing w:before="120" w:after="12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val="en-IE" w:eastAsia="en-IE"/>
        </w:rPr>
        <w:drawing>
          <wp:anchor distT="0" distB="0" distL="114300" distR="114300" simplePos="0" relativeHeight="251659264" behindDoc="0" locked="0" layoutInCell="1" allowOverlap="1" wp14:anchorId="626453F0" wp14:editId="3DF50D15">
            <wp:simplePos x="0" y="0"/>
            <wp:positionH relativeFrom="column">
              <wp:posOffset>-57150</wp:posOffset>
            </wp:positionH>
            <wp:positionV relativeFrom="paragraph">
              <wp:posOffset>-95250</wp:posOffset>
            </wp:positionV>
            <wp:extent cx="1635760" cy="962025"/>
            <wp:effectExtent l="19050" t="19050" r="21590" b="28575"/>
            <wp:wrapSquare wrapText="bothSides"/>
            <wp:docPr id="1" name="Picture 1" descr="Puertos del Est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ertos del Estad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962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60288" behindDoc="0" locked="0" layoutInCell="1" allowOverlap="1" wp14:anchorId="055C5293" wp14:editId="41D893A4">
            <wp:simplePos x="0" y="0"/>
            <wp:positionH relativeFrom="column">
              <wp:posOffset>5403215</wp:posOffset>
            </wp:positionH>
            <wp:positionV relativeFrom="paragraph">
              <wp:posOffset>-123825</wp:posOffset>
            </wp:positionV>
            <wp:extent cx="777875" cy="981075"/>
            <wp:effectExtent l="0" t="0" r="317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58239" behindDoc="1" locked="0" layoutInCell="1" allowOverlap="1" wp14:anchorId="2CA4C3EF" wp14:editId="47FD7AFF">
            <wp:simplePos x="0" y="0"/>
            <wp:positionH relativeFrom="column">
              <wp:posOffset>-9525</wp:posOffset>
            </wp:positionH>
            <wp:positionV relativeFrom="paragraph">
              <wp:posOffset>-127635</wp:posOffset>
            </wp:positionV>
            <wp:extent cx="3609975" cy="1003300"/>
            <wp:effectExtent l="0" t="0" r="952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00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66A1" w:rsidRPr="000266A1">
        <w:rPr>
          <w:b/>
          <w:sz w:val="28"/>
          <w:szCs w:val="28"/>
        </w:rPr>
        <w:t>18</w:t>
      </w:r>
      <w:r w:rsidR="000266A1" w:rsidRPr="000266A1">
        <w:rPr>
          <w:rFonts w:ascii="Arial Bold" w:hAnsi="Arial Bold"/>
          <w:b/>
          <w:sz w:val="28"/>
          <w:szCs w:val="28"/>
          <w:vertAlign w:val="superscript"/>
        </w:rPr>
        <w:t>th</w:t>
      </w:r>
      <w:r w:rsidR="000266A1" w:rsidRPr="000266A1">
        <w:rPr>
          <w:b/>
          <w:sz w:val="28"/>
          <w:szCs w:val="28"/>
        </w:rPr>
        <w:t xml:space="preserve"> IALA Conference</w:t>
      </w:r>
      <w:r w:rsidR="000266A1">
        <w:rPr>
          <w:b/>
          <w:sz w:val="28"/>
          <w:szCs w:val="28"/>
        </w:rPr>
        <w:t xml:space="preserve"> </w:t>
      </w:r>
    </w:p>
    <w:p w:rsidR="000266A1" w:rsidRDefault="000266A1"/>
    <w:p w:rsidR="00756C62" w:rsidRDefault="00756C62"/>
    <w:p w:rsidR="00756C62" w:rsidRDefault="00756C62"/>
    <w:p w:rsidR="00756C62" w:rsidRDefault="00756C62"/>
    <w:p w:rsidR="00756C62" w:rsidRDefault="00756C62"/>
    <w:p w:rsidR="00756C62" w:rsidRDefault="00756C6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4981"/>
      </w:tblGrid>
      <w:tr w:rsidR="009F0F74" w:rsidRPr="00985C67" w:rsidTr="009F0F74">
        <w:trPr>
          <w:cantSplit/>
          <w:tblHeader/>
          <w:jc w:val="center"/>
        </w:trPr>
        <w:tc>
          <w:tcPr>
            <w:tcW w:w="5000" w:type="pct"/>
            <w:gridSpan w:val="2"/>
          </w:tcPr>
          <w:p w:rsidR="009F0F74" w:rsidRDefault="009F0F74" w:rsidP="000C28B8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Conference </w:t>
            </w:r>
            <w:r w:rsidR="000C28B8">
              <w:rPr>
                <w:b/>
                <w:sz w:val="28"/>
                <w:szCs w:val="28"/>
              </w:rPr>
              <w:t>Conclusions</w:t>
            </w:r>
          </w:p>
        </w:tc>
      </w:tr>
      <w:tr w:rsidR="009F0F74" w:rsidRPr="00985C67" w:rsidTr="009F0F74">
        <w:trPr>
          <w:cantSplit/>
          <w:tblHeader/>
          <w:jc w:val="center"/>
        </w:trPr>
        <w:tc>
          <w:tcPr>
            <w:tcW w:w="2500" w:type="pct"/>
          </w:tcPr>
          <w:p w:rsidR="009F0F74" w:rsidRDefault="000C28B8" w:rsidP="00C86C3D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Conference </w:t>
            </w:r>
            <w:r w:rsidR="009F0F74">
              <w:rPr>
                <w:b/>
                <w:sz w:val="28"/>
                <w:szCs w:val="28"/>
              </w:rPr>
              <w:t>Conclusion</w:t>
            </w:r>
          </w:p>
        </w:tc>
        <w:tc>
          <w:tcPr>
            <w:tcW w:w="2500" w:type="pct"/>
          </w:tcPr>
          <w:p w:rsidR="009F0F74" w:rsidRDefault="000C28B8" w:rsidP="00C86C3D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PAP28 Comment and Action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1A7DC2" w:rsidRDefault="009F0F74" w:rsidP="001A7DC2">
            <w:pPr>
              <w:pStyle w:val="List1"/>
              <w:numPr>
                <w:ilvl w:val="0"/>
                <w:numId w:val="1"/>
              </w:numPr>
              <w:tabs>
                <w:tab w:val="num" w:pos="1701"/>
              </w:tabs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 xml:space="preserve">IALA should consider providing guidance on anomalous behaviour recognition to improve VTS operations and ship monitoring. </w:t>
            </w:r>
          </w:p>
        </w:tc>
        <w:tc>
          <w:tcPr>
            <w:tcW w:w="2500" w:type="pct"/>
          </w:tcPr>
          <w:p w:rsidR="009F0F74" w:rsidRPr="009F0F74" w:rsidRDefault="009F0F74" w:rsidP="000C28B8">
            <w:pPr>
              <w:pStyle w:val="List1"/>
              <w:tabs>
                <w:tab w:val="num" w:pos="1701"/>
              </w:tabs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The VTS and ENAV committees will take account of the conclusion on anomalous behaviour recognition to improve VTS operations and ship monitoring and incorporate </w:t>
            </w:r>
            <w:r w:rsidR="000C28B8">
              <w:rPr>
                <w:color w:val="000000" w:themeColor="text1"/>
                <w:szCs w:val="22"/>
              </w:rPr>
              <w:t xml:space="preserve">this </w:t>
            </w:r>
            <w:r w:rsidRPr="009F0F74">
              <w:rPr>
                <w:color w:val="000000" w:themeColor="text1"/>
                <w:szCs w:val="22"/>
              </w:rPr>
              <w:t>in their work programme</w:t>
            </w:r>
            <w:r w:rsidR="000C28B8">
              <w:rPr>
                <w:color w:val="000000" w:themeColor="text1"/>
                <w:szCs w:val="22"/>
              </w:rPr>
              <w:t>s</w:t>
            </w:r>
            <w:r w:rsidRPr="009F0F74">
              <w:rPr>
                <w:color w:val="000000" w:themeColor="text1"/>
                <w:szCs w:val="22"/>
              </w:rPr>
              <w:t xml:space="preserve">, either </w:t>
            </w:r>
            <w:r w:rsidR="000C28B8">
              <w:rPr>
                <w:color w:val="000000" w:themeColor="text1"/>
                <w:szCs w:val="22"/>
              </w:rPr>
              <w:t>amending existing</w:t>
            </w:r>
            <w:r w:rsidR="000C28B8" w:rsidRPr="009F0F74">
              <w:rPr>
                <w:color w:val="000000" w:themeColor="text1"/>
                <w:szCs w:val="22"/>
              </w:rPr>
              <w:t xml:space="preserve"> </w:t>
            </w:r>
            <w:r w:rsidRPr="009F0F74">
              <w:rPr>
                <w:color w:val="000000" w:themeColor="text1"/>
                <w:szCs w:val="22"/>
              </w:rPr>
              <w:t xml:space="preserve">guidance or </w:t>
            </w:r>
            <w:r>
              <w:rPr>
                <w:color w:val="000000" w:themeColor="text1"/>
                <w:szCs w:val="22"/>
              </w:rPr>
              <w:t xml:space="preserve">providing </w:t>
            </w:r>
            <w:r w:rsidRPr="009F0F74">
              <w:rPr>
                <w:color w:val="000000" w:themeColor="text1"/>
                <w:szCs w:val="22"/>
              </w:rPr>
              <w:t>new guidance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An evolving mix of communication systems is needed to convey maritime safety information and e-Navigation services. The need for protection of radio frequencies will continue.</w:t>
            </w:r>
          </w:p>
        </w:tc>
        <w:tc>
          <w:tcPr>
            <w:tcW w:w="2500" w:type="pct"/>
          </w:tcPr>
          <w:p w:rsidR="009F0F74" w:rsidRPr="009F0F74" w:rsidRDefault="009F0F74" w:rsidP="000C28B8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The ENAV Committee will note this conclusion and include work items in </w:t>
            </w:r>
            <w:r w:rsidR="000C28B8">
              <w:rPr>
                <w:color w:val="000000" w:themeColor="text1"/>
                <w:szCs w:val="22"/>
              </w:rPr>
              <w:t>its</w:t>
            </w:r>
            <w:r w:rsidR="000C28B8" w:rsidRPr="009F0F74">
              <w:rPr>
                <w:color w:val="000000" w:themeColor="text1"/>
                <w:szCs w:val="22"/>
              </w:rPr>
              <w:t xml:space="preserve"> </w:t>
            </w:r>
            <w:r w:rsidRPr="009F0F74">
              <w:rPr>
                <w:color w:val="000000" w:themeColor="text1"/>
                <w:szCs w:val="22"/>
              </w:rPr>
              <w:t>work programme as necessary.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 xml:space="preserve">There is an emerging consensus to adopt the Maritime Cloud concept as a logical infrastructure for e-navigation, with communications standardisation and resilient PNT. 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The ENAV Committee will note and consider any possible work items that arise from the conclusion.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Apparent Intensity compared to Effective Intensity may be more suitable for characterizing the range of Marine Signal lights</w:t>
            </w:r>
            <w:r>
              <w:rPr>
                <w:color w:val="000000" w:themeColor="text1"/>
                <w:szCs w:val="22"/>
              </w:rPr>
              <w:t xml:space="preserve"> and requires further study.</w:t>
            </w:r>
          </w:p>
        </w:tc>
        <w:tc>
          <w:tcPr>
            <w:tcW w:w="2500" w:type="pct"/>
          </w:tcPr>
          <w:p w:rsidR="009F0F74" w:rsidRPr="009F0F74" w:rsidRDefault="009F0F74" w:rsidP="000C28B8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A work item has been included in the ENG work programme for 2014-2018 work </w:t>
            </w:r>
            <w:proofErr w:type="gramStart"/>
            <w:r w:rsidRPr="009F0F74">
              <w:rPr>
                <w:color w:val="000000" w:themeColor="text1"/>
                <w:szCs w:val="22"/>
              </w:rPr>
              <w:t>period</w:t>
            </w:r>
            <w:proofErr w:type="gramEnd"/>
            <w:r w:rsidRPr="009F0F74">
              <w:rPr>
                <w:color w:val="000000" w:themeColor="text1"/>
                <w:szCs w:val="22"/>
              </w:rPr>
              <w:t xml:space="preserve"> regarding apparent intensity, </w:t>
            </w:r>
            <w:r w:rsidR="000C28B8">
              <w:rPr>
                <w:color w:val="000000" w:themeColor="text1"/>
                <w:szCs w:val="22"/>
              </w:rPr>
              <w:t>to include</w:t>
            </w:r>
            <w:r w:rsidR="000C28B8" w:rsidRPr="009F0F74">
              <w:rPr>
                <w:color w:val="000000" w:themeColor="text1"/>
                <w:szCs w:val="22"/>
              </w:rPr>
              <w:t xml:space="preserve"> </w:t>
            </w:r>
            <w:r w:rsidRPr="009F0F74">
              <w:rPr>
                <w:color w:val="000000" w:themeColor="text1"/>
                <w:szCs w:val="22"/>
              </w:rPr>
              <w:t>consultation with other Committees.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Shore based authorities should recognise that there is a significant population of smaller and non SOLAS vessels that is not equipped to take advantage of all aspects of e-Navigation services.</w:t>
            </w:r>
          </w:p>
        </w:tc>
        <w:tc>
          <w:tcPr>
            <w:tcW w:w="2500" w:type="pct"/>
          </w:tcPr>
          <w:p w:rsidR="009F0F74" w:rsidRPr="009F0F74" w:rsidRDefault="000C28B8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The ENAV Committee will take note of this in its work</w:t>
            </w:r>
            <w:r w:rsidR="00BE1B78">
              <w:rPr>
                <w:color w:val="000000" w:themeColor="text1"/>
                <w:szCs w:val="22"/>
              </w:rPr>
              <w:t>, and may prepare a position paper for consideration by a future PAP meeting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F45C51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Recognising the IMO/IALA zero accident campaign, there is a need for standardised reporting, investigating and analysing vessel near misses.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The VTS Committee notes this conclusion and will update the relevant work item</w:t>
            </w:r>
            <w:r w:rsidR="00BE1B78">
              <w:rPr>
                <w:color w:val="000000" w:themeColor="text1"/>
                <w:szCs w:val="22"/>
              </w:rPr>
              <w:t>s</w:t>
            </w:r>
            <w:r w:rsidRPr="009F0F74">
              <w:rPr>
                <w:color w:val="000000" w:themeColor="text1"/>
                <w:szCs w:val="22"/>
              </w:rPr>
              <w:t xml:space="preserve"> to incorporate near misses reporting, investigation and analysis.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8779BD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The need for training and capacity building was recognised to ensure correct assessment, specification, delivery and quality assurance of AtoN. This should include safe maintena</w:t>
            </w:r>
            <w:r>
              <w:rPr>
                <w:color w:val="000000" w:themeColor="text1"/>
                <w:szCs w:val="22"/>
              </w:rPr>
              <w:t>nce practices and the use of personal protective equipment</w:t>
            </w:r>
            <w:r w:rsidRPr="00F45C51">
              <w:rPr>
                <w:color w:val="000000" w:themeColor="text1"/>
                <w:szCs w:val="22"/>
              </w:rPr>
              <w:t>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The IALA Committees will note and take account of safe maintenance practices and the use of personal protective equipment when developing and reviewing IALA document products.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A54E7E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lastRenderedPageBreak/>
              <w:t>Marine Spatial Planning could have a significant economic benefit if successfully implemented. Maritime authorities should take account of route topology modelling and the analysis of risk using the IALA risk management toolbox</w:t>
            </w:r>
            <w:proofErr w:type="gramStart"/>
            <w:r w:rsidRPr="00F45C51">
              <w:rPr>
                <w:color w:val="000000" w:themeColor="text1"/>
                <w:szCs w:val="22"/>
              </w:rPr>
              <w:t>.</w:t>
            </w:r>
            <w:r>
              <w:rPr>
                <w:i/>
                <w:color w:val="000000" w:themeColor="text1"/>
                <w:szCs w:val="22"/>
              </w:rPr>
              <w:t>.</w:t>
            </w:r>
            <w:proofErr w:type="gramEnd"/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Marine Spatial Planning and the analysis of risk using the IALA risk management toolbox </w:t>
            </w:r>
            <w:proofErr w:type="gramStart"/>
            <w:r w:rsidRPr="009F0F74">
              <w:rPr>
                <w:color w:val="000000" w:themeColor="text1"/>
                <w:szCs w:val="22"/>
              </w:rPr>
              <w:t>is</w:t>
            </w:r>
            <w:proofErr w:type="gramEnd"/>
            <w:r w:rsidRPr="009F0F74">
              <w:rPr>
                <w:color w:val="000000" w:themeColor="text1"/>
                <w:szCs w:val="22"/>
              </w:rPr>
              <w:t xml:space="preserve"> included in the ARM work programme for 2014-2018.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A54E7E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Comprehensive planning for the protection of aids to navigation from significant weather or environmental events (e.g. hurricanes, tsunamis or earthquakes) is an effective risk mitigation strategy.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Disaster recovery is included in the ARM work programme for 2014-2018.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F0F74" w:rsidRPr="009F0F74" w:rsidRDefault="009F0F74" w:rsidP="009F0F74">
            <w:pPr>
              <w:pStyle w:val="List1"/>
              <w:spacing w:before="120"/>
              <w:jc w:val="center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Recommendations from Pre-Conference Seminar, A Coruna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Default="009F0F74" w:rsidP="000318D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</w:pPr>
            <w:r w:rsidRPr="00B6638F">
              <w:rPr>
                <w:lang w:eastAsia="fr-FR"/>
              </w:rPr>
              <w:t xml:space="preserve">The establishment of accredited national and regional training organizations should be considered and Competent Authorities are encouraged to implement training consistent with IALA </w:t>
            </w:r>
          </w:p>
          <w:p w:rsidR="009F0F74" w:rsidRPr="00106CA5" w:rsidRDefault="009F0F74" w:rsidP="009F0F7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i/>
                <w:color w:val="000000" w:themeColor="text1"/>
                <w:szCs w:val="22"/>
              </w:rPr>
            </w:pPr>
            <w:r w:rsidRPr="00106CA5">
              <w:rPr>
                <w:lang w:eastAsia="fr-FR"/>
              </w:rPr>
              <w:t>A framework for the mandatory training of VTS personnel in a manner similar to the provisions for navigating officers provided in STCW Convention should be considered</w:t>
            </w:r>
            <w:r w:rsidRPr="00B6638F">
              <w:rPr>
                <w:lang w:eastAsia="fr-FR"/>
              </w:rPr>
              <w:t xml:space="preserve"> Recommendations E-141; V-103 and associated Model Courses</w:t>
            </w:r>
            <w:r>
              <w:rPr>
                <w:lang w:eastAsia="fr-FR"/>
              </w:rPr>
              <w:t>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autoSpaceDE w:val="0"/>
              <w:autoSpaceDN w:val="0"/>
              <w:adjustRightInd w:val="0"/>
              <w:spacing w:after="200" w:line="276" w:lineRule="auto"/>
              <w:rPr>
                <w:lang w:eastAsia="fr-FR"/>
              </w:rPr>
            </w:pPr>
            <w:r w:rsidRPr="009F0F74">
              <w:rPr>
                <w:color w:val="000000" w:themeColor="text1"/>
                <w:szCs w:val="22"/>
              </w:rPr>
              <w:t>These two recommendations were derived from the IALA / IMO Singapore VTS forum and were already conveyed to the IMO.</w:t>
            </w:r>
          </w:p>
        </w:tc>
      </w:tr>
    </w:tbl>
    <w:p w:rsidR="00AE72CB" w:rsidRDefault="00AE72CB"/>
    <w:sectPr w:rsidR="00AE72CB" w:rsidSect="00756C62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5FF" w:rsidRDefault="00A245FF" w:rsidP="005941BC">
      <w:r>
        <w:separator/>
      </w:r>
    </w:p>
  </w:endnote>
  <w:endnote w:type="continuationSeparator" w:id="0">
    <w:p w:rsidR="00A245FF" w:rsidRDefault="00A245FF" w:rsidP="0059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5FF" w:rsidRDefault="00A245FF" w:rsidP="005941BC">
      <w:r>
        <w:separator/>
      </w:r>
    </w:p>
  </w:footnote>
  <w:footnote w:type="continuationSeparator" w:id="0">
    <w:p w:rsidR="00A245FF" w:rsidRDefault="00A245FF" w:rsidP="0059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B8B" w:rsidRDefault="00650B8B" w:rsidP="005941BC">
    <w:pPr>
      <w:pStyle w:val="Header"/>
      <w:jc w:val="right"/>
      <w:rPr>
        <w:ins w:id="1" w:author="Seamus Doyle" w:date="2014-10-10T16:16:00Z"/>
        <w:lang w:val="en-US"/>
      </w:rPr>
    </w:pPr>
    <w:r>
      <w:rPr>
        <w:lang w:val="en-US"/>
      </w:rPr>
      <w:t>ENAV15-4.2.3</w:t>
    </w:r>
  </w:p>
  <w:p w:rsidR="005941BC" w:rsidRPr="005941BC" w:rsidRDefault="00650B8B" w:rsidP="005941BC">
    <w:pPr>
      <w:pStyle w:val="Header"/>
      <w:jc w:val="right"/>
      <w:rPr>
        <w:lang w:val="en-US"/>
      </w:rPr>
    </w:pPr>
    <w:r>
      <w:rPr>
        <w:lang w:val="en-US"/>
      </w:rPr>
      <w:t>(PAP28-14.3)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03D63"/>
    <w:multiLevelType w:val="hybridMultilevel"/>
    <w:tmpl w:val="F9107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41789"/>
    <w:multiLevelType w:val="multilevel"/>
    <w:tmpl w:val="8FDC80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AF"/>
    <w:rsid w:val="00010BE7"/>
    <w:rsid w:val="0002648E"/>
    <w:rsid w:val="000266A1"/>
    <w:rsid w:val="000318DE"/>
    <w:rsid w:val="00053089"/>
    <w:rsid w:val="00070BA8"/>
    <w:rsid w:val="000C28B8"/>
    <w:rsid w:val="00106CA5"/>
    <w:rsid w:val="00174C4D"/>
    <w:rsid w:val="00177369"/>
    <w:rsid w:val="0018184A"/>
    <w:rsid w:val="00186344"/>
    <w:rsid w:val="00192BBC"/>
    <w:rsid w:val="001A7DC2"/>
    <w:rsid w:val="002C437F"/>
    <w:rsid w:val="002C55BD"/>
    <w:rsid w:val="002C6392"/>
    <w:rsid w:val="002D2454"/>
    <w:rsid w:val="002E0A49"/>
    <w:rsid w:val="00303E80"/>
    <w:rsid w:val="0030545C"/>
    <w:rsid w:val="003102DB"/>
    <w:rsid w:val="00313F35"/>
    <w:rsid w:val="0037222F"/>
    <w:rsid w:val="00373D8C"/>
    <w:rsid w:val="003D1BAB"/>
    <w:rsid w:val="003E0DDA"/>
    <w:rsid w:val="003E7BC6"/>
    <w:rsid w:val="00471D3F"/>
    <w:rsid w:val="004A6F69"/>
    <w:rsid w:val="004E7C9B"/>
    <w:rsid w:val="005400E1"/>
    <w:rsid w:val="00581491"/>
    <w:rsid w:val="00584C5A"/>
    <w:rsid w:val="00591C66"/>
    <w:rsid w:val="005941BC"/>
    <w:rsid w:val="00594EA9"/>
    <w:rsid w:val="005D6DDE"/>
    <w:rsid w:val="00623FBD"/>
    <w:rsid w:val="00625999"/>
    <w:rsid w:val="00650B8B"/>
    <w:rsid w:val="006821DC"/>
    <w:rsid w:val="006915CD"/>
    <w:rsid w:val="006B51D2"/>
    <w:rsid w:val="006C08A6"/>
    <w:rsid w:val="006D523F"/>
    <w:rsid w:val="006E6AD8"/>
    <w:rsid w:val="00755312"/>
    <w:rsid w:val="00756C62"/>
    <w:rsid w:val="00785208"/>
    <w:rsid w:val="00787E64"/>
    <w:rsid w:val="007D1936"/>
    <w:rsid w:val="00807CDF"/>
    <w:rsid w:val="00866D90"/>
    <w:rsid w:val="008779BD"/>
    <w:rsid w:val="00912DE5"/>
    <w:rsid w:val="009157C7"/>
    <w:rsid w:val="009277F4"/>
    <w:rsid w:val="0095092C"/>
    <w:rsid w:val="0096342E"/>
    <w:rsid w:val="00965DD1"/>
    <w:rsid w:val="00980DFC"/>
    <w:rsid w:val="009D39A5"/>
    <w:rsid w:val="009E27E2"/>
    <w:rsid w:val="009F0F74"/>
    <w:rsid w:val="00A13D4C"/>
    <w:rsid w:val="00A16364"/>
    <w:rsid w:val="00A245FF"/>
    <w:rsid w:val="00A355FF"/>
    <w:rsid w:val="00A54E7E"/>
    <w:rsid w:val="00A67A1C"/>
    <w:rsid w:val="00A761E6"/>
    <w:rsid w:val="00AA0D3B"/>
    <w:rsid w:val="00AD19E7"/>
    <w:rsid w:val="00AE72CB"/>
    <w:rsid w:val="00AF2B7E"/>
    <w:rsid w:val="00AF6BF9"/>
    <w:rsid w:val="00B143BC"/>
    <w:rsid w:val="00B26A11"/>
    <w:rsid w:val="00B434C1"/>
    <w:rsid w:val="00B43D63"/>
    <w:rsid w:val="00B97A3A"/>
    <w:rsid w:val="00BA06F6"/>
    <w:rsid w:val="00BE1B78"/>
    <w:rsid w:val="00C14D65"/>
    <w:rsid w:val="00C157AF"/>
    <w:rsid w:val="00C43E93"/>
    <w:rsid w:val="00C8348B"/>
    <w:rsid w:val="00C86C3D"/>
    <w:rsid w:val="00C875D0"/>
    <w:rsid w:val="00CF404A"/>
    <w:rsid w:val="00D35854"/>
    <w:rsid w:val="00D369C7"/>
    <w:rsid w:val="00D36B9D"/>
    <w:rsid w:val="00D66003"/>
    <w:rsid w:val="00D95F8B"/>
    <w:rsid w:val="00E04DDA"/>
    <w:rsid w:val="00E555E9"/>
    <w:rsid w:val="00E55619"/>
    <w:rsid w:val="00E56BE7"/>
    <w:rsid w:val="00E72A20"/>
    <w:rsid w:val="00EA1761"/>
    <w:rsid w:val="00F010AF"/>
    <w:rsid w:val="00F12A18"/>
    <w:rsid w:val="00F207DE"/>
    <w:rsid w:val="00F37664"/>
    <w:rsid w:val="00F45C51"/>
    <w:rsid w:val="00F904E5"/>
    <w:rsid w:val="00FA02FA"/>
    <w:rsid w:val="00FA3331"/>
    <w:rsid w:val="00FC3AB8"/>
    <w:rsid w:val="00FE34FC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7A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uiPriority w:val="99"/>
    <w:qFormat/>
    <w:rsid w:val="00C157AF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C157AF"/>
    <w:pPr>
      <w:widowControl w:val="0"/>
      <w:numPr>
        <w:ilvl w:val="2"/>
        <w:numId w:val="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rsid w:val="00C157AF"/>
    <w:pPr>
      <w:numPr>
        <w:ilvl w:val="1"/>
        <w:numId w:val="1"/>
      </w:numPr>
      <w:spacing w:after="120"/>
      <w:jc w:val="both"/>
    </w:pPr>
    <w:rPr>
      <w:rFonts w:cs="Arial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A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E6A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C2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8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8B8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8B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7A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uiPriority w:val="99"/>
    <w:qFormat/>
    <w:rsid w:val="00C157AF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C157AF"/>
    <w:pPr>
      <w:widowControl w:val="0"/>
      <w:numPr>
        <w:ilvl w:val="2"/>
        <w:numId w:val="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rsid w:val="00C157AF"/>
    <w:pPr>
      <w:numPr>
        <w:ilvl w:val="1"/>
        <w:numId w:val="1"/>
      </w:numPr>
      <w:spacing w:after="120"/>
      <w:jc w:val="both"/>
    </w:pPr>
    <w:rPr>
      <w:rFonts w:cs="Arial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A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E6A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C2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8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8B8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8B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 Doyle</dc:creator>
  <cp:lastModifiedBy>Seamus Doyle</cp:lastModifiedBy>
  <cp:revision>5</cp:revision>
  <cp:lastPrinted>2014-05-28T15:17:00Z</cp:lastPrinted>
  <dcterms:created xsi:type="dcterms:W3CDTF">2014-10-06T10:24:00Z</dcterms:created>
  <dcterms:modified xsi:type="dcterms:W3CDTF">2014-10-10T15:17:00Z</dcterms:modified>
</cp:coreProperties>
</file>